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DB4E3" w14:textId="7ADDB14E" w:rsidR="00CF6578" w:rsidRDefault="004F66A3" w:rsidP="00F97CC2">
      <w:pPr>
        <w:ind w:right="158"/>
        <w:jc w:val="center"/>
        <w:rPr>
          <w:rFonts w:ascii="Times New Roman" w:hAnsi="Times New Roman" w:cs="Times New Roman"/>
          <w:b/>
          <w:bCs/>
          <w:spacing w:val="-1"/>
        </w:rPr>
      </w:pPr>
      <w:r>
        <w:rPr>
          <w:rFonts w:ascii="Times New Roman" w:hAnsi="Times New Roman" w:cs="Times New Roman"/>
          <w:b/>
          <w:bCs/>
          <w:spacing w:val="-1"/>
        </w:rPr>
        <w:t xml:space="preserve">ATTACHMENT B1 - </w:t>
      </w:r>
      <w:r w:rsidR="00CF6578">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054854DC" w:rsidR="00933C74" w:rsidRDefault="00DD428B" w:rsidP="00F97CC2">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Platform</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3FCD6D4B"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322290">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[agency name]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7186316"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5EDD5FD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F67F52">
          <w:rPr>
            <w:rStyle w:val="Hyperlink"/>
          </w:rPr>
          <w:t>https://www.in.gov/iot/security/information-security-framework2/</w:t>
        </w:r>
      </w:hyperlink>
      <w:r w:rsidR="00F67F52">
        <w:t xml:space="preserve">. </w:t>
      </w:r>
    </w:p>
    <w:p w14:paraId="71A97253" w14:textId="60A3442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5D20E6F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86DF22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4CB52249" w14:textId="1F0246D7"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2707886B"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F97CC2">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6BC4655" w:rsidR="006D3714" w:rsidRPr="00537171" w:rsidRDefault="003739D6" w:rsidP="00ED1A42">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01383D1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Pr>
          <w:rFonts w:ascii="Times New Roman" w:hAnsi="Times New Roman" w:cs="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0EE4D8B8" w:rsidR="006D3714" w:rsidRPr="00B86382" w:rsidRDefault="006D3714" w:rsidP="0014503A">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1EBCEA6B" w:rsidR="00CB5BB8" w:rsidRPr="00B86382" w:rsidRDefault="00B86382"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Pr>
          <w:rFonts w:ascii="Times New Roman" w:hAnsi="Times New Roman" w:cs="Times New Roman"/>
        </w:rPr>
        <w:t>.</w:t>
      </w:r>
    </w:p>
    <w:p w14:paraId="4EB95479" w14:textId="1357F196" w:rsidR="006D3714" w:rsidRPr="00537171" w:rsidRDefault="006D3714" w:rsidP="0014503A">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7C5ABD31" w:rsidR="006D3714" w:rsidRPr="00537171" w:rsidRDefault="00C816C1" w:rsidP="0014503A">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1AA450F9" w:rsidR="008D72FA" w:rsidRPr="00537171"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2CC33008" w:rsidR="008D72FA" w:rsidRPr="00E463A7"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B983931" w:rsidR="006D3714" w:rsidRPr="00E463A7" w:rsidRDefault="006D3714" w:rsidP="00ED1A42">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ED1A42">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44A4312A" w:rsidR="006D3714" w:rsidRPr="00537171" w:rsidRDefault="006D3714" w:rsidP="00ED1A42">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F97CC2">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59D6EF2E" w:rsidR="006D3714" w:rsidRPr="00537171" w:rsidRDefault="006D3714" w:rsidP="00ED1A42">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6B8DDF2C" w:rsidR="006D3714" w:rsidRPr="00537171" w:rsidRDefault="00B702E7" w:rsidP="00ED1A42">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3CB793EB" w:rsidR="006D3714" w:rsidRPr="00537171" w:rsidRDefault="00B702E7" w:rsidP="00ED1A42">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69B27ECD" w:rsidR="00537171"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537171">
        <w:rPr>
          <w:rFonts w:ascii="Times New Roman" w:hAnsi="Times New Roman" w:cs="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4566FAE4" w:rsidR="006D3714"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B63DE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del w:id="0" w:author="Author">
        <w:r w:rsidRPr="00537171" w:rsidDel="0016064C">
          <w:rPr>
            <w:rFonts w:ascii="Times New Roman" w:hAnsi="Times New Roman" w:cs="Times New Roman"/>
            <w:spacing w:val="-2"/>
          </w:rPr>
          <w:delText>as</w:delText>
        </w:r>
        <w:r w:rsidRPr="00537171" w:rsidDel="0016064C">
          <w:rPr>
            <w:rFonts w:ascii="Times New Roman" w:hAnsi="Times New Roman" w:cs="Times New Roman"/>
          </w:rPr>
          <w:delText xml:space="preserve"> </w:delText>
        </w:r>
        <w:r w:rsidR="007D39FE" w:rsidDel="0016064C">
          <w:rPr>
            <w:rFonts w:ascii="Times New Roman" w:hAnsi="Times New Roman" w:cs="Times New Roman"/>
            <w:spacing w:val="-1"/>
          </w:rPr>
          <w:delText xml:space="preserve">reasonably </w:delText>
        </w:r>
        <w:r w:rsidRPr="00537171" w:rsidDel="0016064C">
          <w:rPr>
            <w:rFonts w:ascii="Times New Roman" w:hAnsi="Times New Roman" w:cs="Times New Roman"/>
            <w:spacing w:val="-1"/>
          </w:rPr>
          <w:delText>determined by the</w:delText>
        </w:r>
        <w:r w:rsidRPr="00537171" w:rsidDel="0016064C">
          <w:rPr>
            <w:rFonts w:ascii="Times New Roman" w:hAnsi="Times New Roman" w:cs="Times New Roman"/>
            <w:spacing w:val="-2"/>
          </w:rPr>
          <w:delText xml:space="preserve"> </w:delText>
        </w:r>
        <w:r w:rsidR="00BC2A3D" w:rsidRPr="00537171" w:rsidDel="0016064C">
          <w:rPr>
            <w:rFonts w:ascii="Times New Roman" w:hAnsi="Times New Roman" w:cs="Times New Roman"/>
            <w:spacing w:val="-1"/>
          </w:rPr>
          <w:delText>State</w:delText>
        </w:r>
      </w:del>
      <w:ins w:id="1" w:author="Author">
        <w:r w:rsidR="0016064C">
          <w:rPr>
            <w:rFonts w:ascii="Times New Roman" w:hAnsi="Times New Roman" w:cs="Times New Roman"/>
            <w:spacing w:val="-1"/>
          </w:rPr>
          <w:t>as mutually agreed by the Parties</w:t>
        </w:r>
      </w:ins>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Ponemon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lastRenderedPageBreak/>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ED1A42">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5320692" w:rsidR="006D3714" w:rsidRPr="00537171" w:rsidRDefault="006D3714" w:rsidP="00ED1A42">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79D12F7F" w:rsidR="006D3714" w:rsidRPr="00537171" w:rsidRDefault="006D3714" w:rsidP="00ED1A42">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6E6FAB21" w:rsidR="006D3714" w:rsidRPr="00537171" w:rsidRDefault="006D3714" w:rsidP="00ED1A42">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11530C2A" w:rsidR="006D3714" w:rsidRPr="00537171" w:rsidRDefault="00F01B49" w:rsidP="00ED1A42">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01431C">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4C91B10" w:rsidR="006D3714" w:rsidRPr="00537171" w:rsidRDefault="006D3714" w:rsidP="00ED1A42">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45655010" w:rsidR="006D3714" w:rsidRPr="00537171" w:rsidRDefault="006D3714" w:rsidP="00ED1A42">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3877A2">
        <w:rPr>
          <w:rFonts w:ascii="Times New Roman" w:hAnsi="Times New Roman" w:cs="Times New Roman"/>
          <w:spacing w:val="67"/>
        </w:rPr>
        <w:t xml:space="preserve">e </w:t>
      </w:r>
      <w:r w:rsidR="003877A2">
        <w:rPr>
          <w:rFonts w:ascii="Times New Roman" w:hAnsi="Times New Roman" w:cs="Times New Roman"/>
          <w:spacing w:val="-1"/>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2E4BECD2" w:rsidR="006D3714" w:rsidRPr="00537171" w:rsidRDefault="006D3714" w:rsidP="00ED1A42">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71931B8" w:rsidR="006D3714" w:rsidRPr="00537171" w:rsidRDefault="006D3714" w:rsidP="00ED1A42">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773FD5B9" w:rsidR="006D3714"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57E77CAB" w:rsidR="00712EC3" w:rsidRDefault="00712EC3" w:rsidP="00ED1A42">
      <w:pPr>
        <w:pStyle w:val="BodyText"/>
        <w:tabs>
          <w:tab w:val="left" w:pos="341"/>
        </w:tabs>
        <w:spacing w:before="196" w:after="120" w:line="276" w:lineRule="auto"/>
        <w:ind w:left="119" w:right="139"/>
        <w:rPr>
          <w:rFonts w:ascii="Times New Roman" w:hAnsi="Times New Roman" w:cs="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330FFCC6" w:rsidR="008E51E0"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46B2BB21" w:rsidR="006D3714" w:rsidRPr="00537171" w:rsidRDefault="006D3714" w:rsidP="00ED1A42">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77777777" w:rsidR="00E8244D" w:rsidRPr="00E8244D" w:rsidRDefault="006D3714" w:rsidP="00ED1A42">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1DC19D8A" w:rsidR="006D3714" w:rsidRPr="00537171" w:rsidRDefault="006D3714" w:rsidP="00ED1A42">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 xml:space="preserve">job duties,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1B520355" w:rsidR="006D3714" w:rsidRPr="00537171" w:rsidRDefault="006D3714" w:rsidP="00ED1A42">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 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0C14A69D" w:rsidR="006D3714" w:rsidRPr="00537171" w:rsidRDefault="006D3714" w:rsidP="00ED1A42">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344BC208" w:rsidR="009B4A54" w:rsidRPr="00537171" w:rsidRDefault="001A3835" w:rsidP="00ED1A42">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3D8DE3EB" w:rsidR="006D3714" w:rsidRPr="00537171" w:rsidRDefault="006D3714" w:rsidP="00ED1A42">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DC7CB8C" w:rsidR="003D01EF" w:rsidRPr="00537171" w:rsidRDefault="003D01EF" w:rsidP="00ED1A42">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51D10BD4" w:rsidR="00712EC3" w:rsidRPr="00537171" w:rsidRDefault="006D3714" w:rsidP="00ED1A42">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433E9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371744" w:rsidR="003167CC" w:rsidRDefault="00636D6C" w:rsidP="002908F7">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4A6A91A1" w14:textId="77777777" w:rsidR="00EA6556" w:rsidRPr="005329AE" w:rsidRDefault="00EA6556" w:rsidP="00EA6556">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49F15584" w14:textId="77777777" w:rsidR="00EA6556" w:rsidRPr="002908F7" w:rsidRDefault="00EA6556" w:rsidP="002908F7">
      <w:pPr>
        <w:pStyle w:val="BodyText"/>
        <w:tabs>
          <w:tab w:val="left" w:pos="341"/>
          <w:tab w:val="left" w:pos="454"/>
        </w:tabs>
        <w:spacing w:before="194" w:after="120" w:line="276" w:lineRule="auto"/>
        <w:ind w:left="119" w:right="162"/>
        <w:rPr>
          <w:rFonts w:ascii="Times New Roman" w:hAnsi="Times New Roman" w:cs="Times New Roman"/>
        </w:rPr>
      </w:pPr>
    </w:p>
    <w:sectPr w:rsidR="00EA6556" w:rsidRPr="002908F7">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0FF9F" w14:textId="77777777" w:rsidR="00251727" w:rsidRDefault="00251727">
      <w:r>
        <w:separator/>
      </w:r>
    </w:p>
  </w:endnote>
  <w:endnote w:type="continuationSeparator" w:id="0">
    <w:p w14:paraId="6DC42370" w14:textId="77777777" w:rsidR="00251727" w:rsidRDefault="00251727">
      <w:r>
        <w:continuationSeparator/>
      </w:r>
    </w:p>
  </w:endnote>
  <w:endnote w:type="continuationNotice" w:id="1">
    <w:p w14:paraId="79A9C99B" w14:textId="77777777" w:rsidR="00251727" w:rsidRDefault="002517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ED2AA9">
              <w:rPr>
                <w:rFonts w:ascii="Times New Roman" w:hAnsi="Times New Roman" w:cs="Times New Roman"/>
                <w:bCs/>
                <w:noProof/>
                <w:sz w:val="20"/>
                <w:szCs w:val="20"/>
              </w:rPr>
              <w:t>1</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ED2AA9">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521B0E5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77777777"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Platform as a Service Engagements</w:t>
    </w:r>
  </w:p>
  <w:p w14:paraId="73F870E2" w14:textId="299D4C67"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ED2AA9">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9919B" w14:textId="77777777" w:rsidR="00251727" w:rsidRDefault="00251727">
      <w:r>
        <w:separator/>
      </w:r>
    </w:p>
  </w:footnote>
  <w:footnote w:type="continuationSeparator" w:id="0">
    <w:p w14:paraId="296DB852" w14:textId="77777777" w:rsidR="00251727" w:rsidRDefault="00251727">
      <w:r>
        <w:continuationSeparator/>
      </w:r>
    </w:p>
  </w:footnote>
  <w:footnote w:type="continuationNotice" w:id="1">
    <w:p w14:paraId="7DACEA36" w14:textId="77777777" w:rsidR="00251727" w:rsidRDefault="002517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2C51" w14:textId="287A9524" w:rsidR="002D5550" w:rsidRPr="002D7099" w:rsidRDefault="00D95086">
    <w:pPr>
      <w:spacing w:line="14" w:lineRule="auto"/>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abstractNumId w:val="27"/>
  </w:num>
  <w:num w:numId="2">
    <w:abstractNumId w:val="35"/>
  </w:num>
  <w:num w:numId="3">
    <w:abstractNumId w:val="39"/>
  </w:num>
  <w:num w:numId="4">
    <w:abstractNumId w:val="2"/>
  </w:num>
  <w:num w:numId="5">
    <w:abstractNumId w:val="10"/>
  </w:num>
  <w:num w:numId="6">
    <w:abstractNumId w:val="0"/>
  </w:num>
  <w:num w:numId="7">
    <w:abstractNumId w:val="28"/>
  </w:num>
  <w:num w:numId="8">
    <w:abstractNumId w:val="3"/>
  </w:num>
  <w:num w:numId="9">
    <w:abstractNumId w:val="33"/>
  </w:num>
  <w:num w:numId="10">
    <w:abstractNumId w:val="43"/>
  </w:num>
  <w:num w:numId="11">
    <w:abstractNumId w:val="25"/>
  </w:num>
  <w:num w:numId="12">
    <w:abstractNumId w:val="16"/>
  </w:num>
  <w:num w:numId="13">
    <w:abstractNumId w:val="5"/>
  </w:num>
  <w:num w:numId="14">
    <w:abstractNumId w:val="41"/>
  </w:num>
  <w:num w:numId="15">
    <w:abstractNumId w:val="13"/>
  </w:num>
  <w:num w:numId="16">
    <w:abstractNumId w:val="44"/>
  </w:num>
  <w:num w:numId="17">
    <w:abstractNumId w:val="14"/>
  </w:num>
  <w:num w:numId="18">
    <w:abstractNumId w:val="36"/>
  </w:num>
  <w:num w:numId="19">
    <w:abstractNumId w:val="34"/>
  </w:num>
  <w:num w:numId="20">
    <w:abstractNumId w:val="11"/>
  </w:num>
  <w:num w:numId="21">
    <w:abstractNumId w:val="8"/>
  </w:num>
  <w:num w:numId="22">
    <w:abstractNumId w:val="29"/>
  </w:num>
  <w:num w:numId="23">
    <w:abstractNumId w:val="37"/>
  </w:num>
  <w:num w:numId="24">
    <w:abstractNumId w:val="20"/>
  </w:num>
  <w:num w:numId="25">
    <w:abstractNumId w:val="12"/>
  </w:num>
  <w:num w:numId="26">
    <w:abstractNumId w:val="42"/>
  </w:num>
  <w:num w:numId="27">
    <w:abstractNumId w:val="21"/>
  </w:num>
  <w:num w:numId="28">
    <w:abstractNumId w:val="30"/>
  </w:num>
  <w:num w:numId="29">
    <w:abstractNumId w:val="6"/>
  </w:num>
  <w:num w:numId="30">
    <w:abstractNumId w:val="4"/>
  </w:num>
  <w:num w:numId="31">
    <w:abstractNumId w:val="24"/>
  </w:num>
  <w:num w:numId="32">
    <w:abstractNumId w:val="18"/>
  </w:num>
  <w:num w:numId="33">
    <w:abstractNumId w:val="26"/>
  </w:num>
  <w:num w:numId="34">
    <w:abstractNumId w:val="38"/>
  </w:num>
  <w:num w:numId="35">
    <w:abstractNumId w:val="32"/>
  </w:num>
  <w:num w:numId="36">
    <w:abstractNumId w:val="17"/>
  </w:num>
  <w:num w:numId="37">
    <w:abstractNumId w:val="19"/>
  </w:num>
  <w:num w:numId="38">
    <w:abstractNumId w:val="1"/>
  </w:num>
  <w:num w:numId="39">
    <w:abstractNumId w:val="31"/>
  </w:num>
  <w:num w:numId="40">
    <w:abstractNumId w:val="15"/>
  </w:num>
  <w:num w:numId="41">
    <w:abstractNumId w:val="7"/>
  </w:num>
  <w:num w:numId="42">
    <w:abstractNumId w:val="40"/>
  </w:num>
  <w:num w:numId="43">
    <w:abstractNumId w:val="9"/>
  </w:num>
  <w:num w:numId="44">
    <w:abstractNumId w:val="2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1431C"/>
    <w:rsid w:val="000304CC"/>
    <w:rsid w:val="000540CA"/>
    <w:rsid w:val="000726B9"/>
    <w:rsid w:val="0007758E"/>
    <w:rsid w:val="00084ADF"/>
    <w:rsid w:val="000A664C"/>
    <w:rsid w:val="000B30B8"/>
    <w:rsid w:val="000C123B"/>
    <w:rsid w:val="000F0DBF"/>
    <w:rsid w:val="000F633A"/>
    <w:rsid w:val="001011CA"/>
    <w:rsid w:val="00103270"/>
    <w:rsid w:val="00103C67"/>
    <w:rsid w:val="0010658B"/>
    <w:rsid w:val="00112002"/>
    <w:rsid w:val="00123D12"/>
    <w:rsid w:val="00144BAF"/>
    <w:rsid w:val="0014503A"/>
    <w:rsid w:val="00155318"/>
    <w:rsid w:val="0016064C"/>
    <w:rsid w:val="00160B61"/>
    <w:rsid w:val="00171159"/>
    <w:rsid w:val="00180ADC"/>
    <w:rsid w:val="00180DCF"/>
    <w:rsid w:val="001858C5"/>
    <w:rsid w:val="00190E5D"/>
    <w:rsid w:val="001A3835"/>
    <w:rsid w:val="001B66E2"/>
    <w:rsid w:val="001D0CAC"/>
    <w:rsid w:val="001E6845"/>
    <w:rsid w:val="001E6ACC"/>
    <w:rsid w:val="001F4B71"/>
    <w:rsid w:val="002032EF"/>
    <w:rsid w:val="00212A92"/>
    <w:rsid w:val="00221329"/>
    <w:rsid w:val="002220C1"/>
    <w:rsid w:val="0023009A"/>
    <w:rsid w:val="00240EF7"/>
    <w:rsid w:val="00242A83"/>
    <w:rsid w:val="00251727"/>
    <w:rsid w:val="002615CE"/>
    <w:rsid w:val="00270B77"/>
    <w:rsid w:val="00272463"/>
    <w:rsid w:val="0028135E"/>
    <w:rsid w:val="002908F7"/>
    <w:rsid w:val="002B2BA8"/>
    <w:rsid w:val="002D706B"/>
    <w:rsid w:val="002D7099"/>
    <w:rsid w:val="002F4F15"/>
    <w:rsid w:val="00311D02"/>
    <w:rsid w:val="003167CC"/>
    <w:rsid w:val="00322290"/>
    <w:rsid w:val="003241A3"/>
    <w:rsid w:val="00336F9C"/>
    <w:rsid w:val="003551BC"/>
    <w:rsid w:val="00365B23"/>
    <w:rsid w:val="003739D6"/>
    <w:rsid w:val="003877A2"/>
    <w:rsid w:val="003C1447"/>
    <w:rsid w:val="003C421A"/>
    <w:rsid w:val="003D01EF"/>
    <w:rsid w:val="003E6A3B"/>
    <w:rsid w:val="003F57EB"/>
    <w:rsid w:val="00405AF9"/>
    <w:rsid w:val="00406DAB"/>
    <w:rsid w:val="004149EB"/>
    <w:rsid w:val="0043222A"/>
    <w:rsid w:val="00433E91"/>
    <w:rsid w:val="00450D5D"/>
    <w:rsid w:val="0045248E"/>
    <w:rsid w:val="004528FF"/>
    <w:rsid w:val="00456D57"/>
    <w:rsid w:val="00462EBC"/>
    <w:rsid w:val="00471371"/>
    <w:rsid w:val="0047567C"/>
    <w:rsid w:val="00475A82"/>
    <w:rsid w:val="00480304"/>
    <w:rsid w:val="004B19A4"/>
    <w:rsid w:val="004B5674"/>
    <w:rsid w:val="004D3785"/>
    <w:rsid w:val="004E433A"/>
    <w:rsid w:val="004E7FB6"/>
    <w:rsid w:val="004F66A3"/>
    <w:rsid w:val="00503412"/>
    <w:rsid w:val="00520AD9"/>
    <w:rsid w:val="005274C0"/>
    <w:rsid w:val="00537171"/>
    <w:rsid w:val="005438D4"/>
    <w:rsid w:val="00543954"/>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81044"/>
    <w:rsid w:val="00785FCB"/>
    <w:rsid w:val="0078777F"/>
    <w:rsid w:val="007A2C2D"/>
    <w:rsid w:val="007B19F4"/>
    <w:rsid w:val="007D39FE"/>
    <w:rsid w:val="00811779"/>
    <w:rsid w:val="00821A94"/>
    <w:rsid w:val="0082263E"/>
    <w:rsid w:val="00854D65"/>
    <w:rsid w:val="00855752"/>
    <w:rsid w:val="00855C7B"/>
    <w:rsid w:val="00865671"/>
    <w:rsid w:val="00877205"/>
    <w:rsid w:val="008829F8"/>
    <w:rsid w:val="008A3280"/>
    <w:rsid w:val="008C344E"/>
    <w:rsid w:val="008D72FA"/>
    <w:rsid w:val="008E51E0"/>
    <w:rsid w:val="008F6CA4"/>
    <w:rsid w:val="00923313"/>
    <w:rsid w:val="00926567"/>
    <w:rsid w:val="00933C74"/>
    <w:rsid w:val="00944191"/>
    <w:rsid w:val="009551BB"/>
    <w:rsid w:val="00996D55"/>
    <w:rsid w:val="00996E1B"/>
    <w:rsid w:val="009B4A54"/>
    <w:rsid w:val="009D3190"/>
    <w:rsid w:val="009F35B9"/>
    <w:rsid w:val="00A04A80"/>
    <w:rsid w:val="00A12F72"/>
    <w:rsid w:val="00A4041F"/>
    <w:rsid w:val="00A5166E"/>
    <w:rsid w:val="00A83701"/>
    <w:rsid w:val="00A94BB2"/>
    <w:rsid w:val="00AC0226"/>
    <w:rsid w:val="00AC13E2"/>
    <w:rsid w:val="00AE0D2F"/>
    <w:rsid w:val="00AE58EA"/>
    <w:rsid w:val="00AE5C4C"/>
    <w:rsid w:val="00B240A2"/>
    <w:rsid w:val="00B35D5C"/>
    <w:rsid w:val="00B40E2B"/>
    <w:rsid w:val="00B4246F"/>
    <w:rsid w:val="00B63DEA"/>
    <w:rsid w:val="00B702E7"/>
    <w:rsid w:val="00B71677"/>
    <w:rsid w:val="00B72B14"/>
    <w:rsid w:val="00B76A9D"/>
    <w:rsid w:val="00B80388"/>
    <w:rsid w:val="00B86382"/>
    <w:rsid w:val="00B912CD"/>
    <w:rsid w:val="00B92A8A"/>
    <w:rsid w:val="00BC0496"/>
    <w:rsid w:val="00BC0DB4"/>
    <w:rsid w:val="00BC2A3D"/>
    <w:rsid w:val="00BC73A0"/>
    <w:rsid w:val="00BC7CF7"/>
    <w:rsid w:val="00BD4763"/>
    <w:rsid w:val="00C00BCD"/>
    <w:rsid w:val="00C07FA0"/>
    <w:rsid w:val="00C6792F"/>
    <w:rsid w:val="00C816C1"/>
    <w:rsid w:val="00C937AD"/>
    <w:rsid w:val="00CB3FB1"/>
    <w:rsid w:val="00CB5BB8"/>
    <w:rsid w:val="00CE3608"/>
    <w:rsid w:val="00CF6578"/>
    <w:rsid w:val="00D0206F"/>
    <w:rsid w:val="00D03DBB"/>
    <w:rsid w:val="00D161BA"/>
    <w:rsid w:val="00D21CCD"/>
    <w:rsid w:val="00D40B2A"/>
    <w:rsid w:val="00D44A16"/>
    <w:rsid w:val="00D44C92"/>
    <w:rsid w:val="00D476F9"/>
    <w:rsid w:val="00D85949"/>
    <w:rsid w:val="00D9028B"/>
    <w:rsid w:val="00D95086"/>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A6556"/>
    <w:rsid w:val="00EC0FF4"/>
    <w:rsid w:val="00ED1A42"/>
    <w:rsid w:val="00ED2AA9"/>
    <w:rsid w:val="00EF01A5"/>
    <w:rsid w:val="00F01B49"/>
    <w:rsid w:val="00F03C17"/>
    <w:rsid w:val="00F223E2"/>
    <w:rsid w:val="00F24085"/>
    <w:rsid w:val="00F3635B"/>
    <w:rsid w:val="00F526A5"/>
    <w:rsid w:val="00F550DA"/>
    <w:rsid w:val="00F67B9A"/>
    <w:rsid w:val="00F67F52"/>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6251CA"/>
  <w15:chartTrackingRefBased/>
  <w15:docId w15:val="{6CCE5AE7-93DD-4399-A4B2-3691D7C44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in.gov/iot/security/information-security-framework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F170E708D7E8A459974294FF19347D4" ma:contentTypeVersion="4" ma:contentTypeDescription="Create a new document." ma:contentTypeScope="" ma:versionID="5c47b95f5e6dc208574fbc19a5304207">
  <xsd:schema xmlns:xsd="http://www.w3.org/2001/XMLSchema" xmlns:xs="http://www.w3.org/2001/XMLSchema" xmlns:p="http://schemas.microsoft.com/office/2006/metadata/properties" xmlns:ns2="e7a205b9-a8e9-493a-839b-aac4f291c22a" targetNamespace="http://schemas.microsoft.com/office/2006/metadata/properties" ma:root="true" ma:fieldsID="9e4e0e024d3a4a78cec842a2acf81f85" ns2:_="">
    <xsd:import namespace="e7a205b9-a8e9-493a-839b-aac4f291c2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205b9-a8e9-493a-839b-aac4f291c2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BD90E9-8EDC-4764-850A-08146CE48D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9211E5-2D7C-47AD-8150-7BA1D6382D53}">
  <ds:schemaRefs>
    <ds:schemaRef ds:uri="http://schemas.microsoft.com/sharepoint/v3/contenttype/forms"/>
  </ds:schemaRefs>
</ds:datastoreItem>
</file>

<file path=customXml/itemProps3.xml><?xml version="1.0" encoding="utf-8"?>
<ds:datastoreItem xmlns:ds="http://schemas.openxmlformats.org/officeDocument/2006/customXml" ds:itemID="{8E99A71E-0435-4B5E-8E57-3330C9650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205b9-a8e9-493a-839b-aac4f291c2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3255</Words>
  <Characters>18558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Cranfill, Emily</dc:creator>
  <cp:keywords/>
  <dc:description/>
  <cp:lastModifiedBy>Cranfill, Emily</cp:lastModifiedBy>
  <cp:revision>2</cp:revision>
  <dcterms:created xsi:type="dcterms:W3CDTF">2021-05-27T20:49:00Z</dcterms:created>
  <dcterms:modified xsi:type="dcterms:W3CDTF">2021-05-27T20:49:00Z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0x0101004F170E708D7E8A459974294FF19347D4</vt:lpwstr>
  </property>
</Properties>
</file>